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F38C48" w14:textId="77777777" w:rsidR="005B41F9" w:rsidRDefault="005B41F9" w:rsidP="005B41F9">
      <w:pPr>
        <w:spacing w:line="360" w:lineRule="auto"/>
        <w:outlineLvl w:val="0"/>
        <w:rPr>
          <w:rFonts w:ascii="Palatino" w:eastAsia="Times" w:hAnsi="Palatino" w:cs="Times New Roman"/>
          <w:sz w:val="28"/>
          <w:szCs w:val="20"/>
        </w:rPr>
      </w:pPr>
      <w:r>
        <w:rPr>
          <w:rFonts w:ascii="Palatino" w:eastAsia="Times" w:hAnsi="Palatino" w:cs="Times New Roman"/>
          <w:sz w:val="28"/>
          <w:szCs w:val="20"/>
        </w:rPr>
        <w:t xml:space="preserve">Filename </w:t>
      </w:r>
    </w:p>
    <w:p w14:paraId="15597702" w14:textId="77777777" w:rsidR="005B41F9" w:rsidRDefault="005B41F9" w:rsidP="005B41F9">
      <w:pPr>
        <w:spacing w:line="360" w:lineRule="auto"/>
        <w:rPr>
          <w:rFonts w:ascii="Palatino" w:eastAsia="Times" w:hAnsi="Palatino" w:cs="Times New Roman"/>
          <w:sz w:val="28"/>
          <w:szCs w:val="20"/>
        </w:rPr>
      </w:pPr>
      <w:r>
        <w:rPr>
          <w:rFonts w:ascii="Palatino" w:eastAsia="Times" w:hAnsi="Palatino" w:cs="Times New Roman"/>
          <w:sz w:val="28"/>
          <w:szCs w:val="20"/>
        </w:rPr>
        <w:t>Source XX</w:t>
      </w:r>
      <w:r>
        <w:rPr>
          <w:rFonts w:ascii="Palatino" w:eastAsia="Times" w:hAnsi="Palatino" w:cs="Times New Roman"/>
          <w:sz w:val="28"/>
          <w:szCs w:val="20"/>
        </w:rPr>
        <w:tab/>
        <w:t xml:space="preserve">GR  </w:t>
      </w:r>
      <w:r>
        <w:rPr>
          <w:rFonts w:ascii="Palatino" w:eastAsia="Times" w:hAnsi="Palatino" w:cs="Times New Roman"/>
          <w:sz w:val="28"/>
          <w:szCs w:val="20"/>
        </w:rPr>
        <w:tab/>
      </w:r>
      <w:proofErr w:type="spellStart"/>
      <w:r>
        <w:rPr>
          <w:rFonts w:ascii="Palatino" w:eastAsia="Times" w:hAnsi="Palatino" w:cs="Times New Roman"/>
          <w:sz w:val="28"/>
          <w:szCs w:val="20"/>
        </w:rPr>
        <w:t>iUW</w:t>
      </w:r>
      <w:proofErr w:type="spellEnd"/>
      <w:r>
        <w:rPr>
          <w:rFonts w:ascii="Palatino" w:eastAsia="Times" w:hAnsi="Palatino" w:cs="Times New Roman"/>
          <w:sz w:val="28"/>
          <w:szCs w:val="20"/>
        </w:rPr>
        <w:t xml:space="preserve">  </w:t>
      </w:r>
      <w:r>
        <w:rPr>
          <w:rFonts w:ascii="Palatino" w:eastAsia="Times" w:hAnsi="Palatino" w:cs="Times New Roman"/>
          <w:sz w:val="28"/>
          <w:szCs w:val="20"/>
        </w:rPr>
        <w:tab/>
        <w:t xml:space="preserve">other  </w:t>
      </w:r>
    </w:p>
    <w:p w14:paraId="24373AD4" w14:textId="77777777" w:rsidR="005B41F9" w:rsidRDefault="005B41F9" w:rsidP="005B41F9">
      <w:pPr>
        <w:spacing w:line="360" w:lineRule="auto"/>
        <w:rPr>
          <w:rFonts w:ascii="Palatino" w:eastAsia="Times" w:hAnsi="Palatino" w:cs="Times New Roman"/>
          <w:sz w:val="28"/>
          <w:szCs w:val="20"/>
        </w:rPr>
      </w:pPr>
      <w:r>
        <w:rPr>
          <w:rFonts w:ascii="Palatino" w:eastAsia="Times" w:hAnsi="Palatino" w:cs="Times New Roman"/>
          <w:sz w:val="28"/>
          <w:szCs w:val="20"/>
        </w:rPr>
        <w:t>DRAFT COPY ONLY</w:t>
      </w:r>
      <w:r>
        <w:rPr>
          <w:rFonts w:ascii="Palatino" w:eastAsia="Times" w:hAnsi="Palatino" w:cs="Times New Roman"/>
          <w:sz w:val="28"/>
          <w:szCs w:val="20"/>
        </w:rPr>
        <w:tab/>
        <w:t>DO NOT RELEASE</w:t>
      </w:r>
      <w:r>
        <w:rPr>
          <w:rFonts w:ascii="Palatino" w:eastAsia="Times" w:hAnsi="Palatino" w:cs="Times New Roman"/>
          <w:sz w:val="28"/>
          <w:szCs w:val="20"/>
        </w:rPr>
        <w:tab/>
      </w:r>
      <w:r>
        <w:rPr>
          <w:rFonts w:ascii="Palatino" w:eastAsia="Times" w:hAnsi="Palatino" w:cs="Times New Roman"/>
          <w:sz w:val="28"/>
          <w:szCs w:val="20"/>
        </w:rPr>
        <w:tab/>
        <w:t>DRAFT COPY ONLY</w:t>
      </w:r>
    </w:p>
    <w:p w14:paraId="75D8AC35" w14:textId="77777777" w:rsidR="005B41F9" w:rsidRDefault="005B41F9" w:rsidP="005B41F9">
      <w:pPr>
        <w:spacing w:line="360" w:lineRule="auto"/>
        <w:rPr>
          <w:rFonts w:ascii="Palatino" w:eastAsia="Times" w:hAnsi="Palatino" w:cs="Times New Roman"/>
          <w:sz w:val="28"/>
          <w:szCs w:val="20"/>
        </w:rPr>
      </w:pPr>
    </w:p>
    <w:p w14:paraId="14535B40" w14:textId="77777777" w:rsidR="005B41F9" w:rsidRDefault="005B41F9" w:rsidP="005B41F9">
      <w:pPr>
        <w:spacing w:line="360" w:lineRule="auto"/>
        <w:rPr>
          <w:rFonts w:ascii="Palatino" w:eastAsia="Times" w:hAnsi="Palatino" w:cs="Times New Roman"/>
          <w:strike/>
          <w:color w:val="BFBFBF" w:themeColor="background1" w:themeShade="BF"/>
          <w:sz w:val="28"/>
          <w:szCs w:val="20"/>
        </w:rPr>
      </w:pPr>
      <w:r>
        <w:rPr>
          <w:rFonts w:ascii="Palatino" w:eastAsia="Times" w:hAnsi="Palatino" w:cs="Times New Roman"/>
          <w:strike/>
          <w:color w:val="BFBFBF" w:themeColor="background1" w:themeShade="BF"/>
          <w:sz w:val="28"/>
          <w:szCs w:val="20"/>
        </w:rPr>
        <w:t>FOR IMMEDIATE RELEASE</w:t>
      </w:r>
    </w:p>
    <w:p w14:paraId="5CE0729A" w14:textId="77777777" w:rsidR="005B41F9" w:rsidRDefault="005B41F9" w:rsidP="005B41F9">
      <w:pPr>
        <w:spacing w:line="360" w:lineRule="auto"/>
        <w:outlineLvl w:val="0"/>
        <w:rPr>
          <w:rFonts w:ascii="Palatino" w:eastAsia="Times" w:hAnsi="Palatino" w:cs="Times New Roman"/>
          <w:sz w:val="28"/>
          <w:szCs w:val="20"/>
        </w:rPr>
      </w:pPr>
      <w:r>
        <w:rPr>
          <w:rFonts w:ascii="Palatino" w:eastAsia="Times" w:hAnsi="Palatino" w:cs="Times New Roman"/>
          <w:sz w:val="28"/>
          <w:szCs w:val="20"/>
        </w:rPr>
        <w:t xml:space="preserve">Under Embargo - release TBD </w:t>
      </w:r>
    </w:p>
    <w:p w14:paraId="29995B4F" w14:textId="77777777" w:rsidR="005B41F9" w:rsidRDefault="005B41F9" w:rsidP="005B41F9">
      <w:pPr>
        <w:spacing w:line="360" w:lineRule="auto"/>
        <w:rPr>
          <w:rFonts w:ascii="Palatino" w:eastAsia="Times" w:hAnsi="Palatino" w:cs="Times New Roman"/>
          <w:sz w:val="28"/>
          <w:szCs w:val="20"/>
        </w:rPr>
      </w:pPr>
      <w:r>
        <w:rPr>
          <w:rFonts w:ascii="Palatino" w:eastAsia="Times" w:hAnsi="Palatino" w:cs="Times New Roman"/>
          <w:sz w:val="28"/>
          <w:szCs w:val="20"/>
        </w:rPr>
        <w:t>**/**/**</w:t>
      </w:r>
    </w:p>
    <w:p w14:paraId="7B50A59C" w14:textId="77777777" w:rsidR="005B41F9" w:rsidRDefault="005B41F9" w:rsidP="005B41F9">
      <w:pPr>
        <w:spacing w:line="360" w:lineRule="auto"/>
        <w:outlineLvl w:val="0"/>
        <w:rPr>
          <w:rFonts w:ascii="Palatino" w:eastAsia="Times" w:hAnsi="Palatino" w:cs="Times New Roman"/>
          <w:sz w:val="28"/>
          <w:szCs w:val="20"/>
        </w:rPr>
      </w:pPr>
      <w:r>
        <w:rPr>
          <w:rFonts w:ascii="Palatino" w:eastAsia="Times" w:hAnsi="Palatino" w:cs="Times New Roman"/>
          <w:b/>
          <w:sz w:val="28"/>
          <w:szCs w:val="20"/>
        </w:rPr>
        <w:t xml:space="preserve">CONTACT: </w:t>
      </w:r>
      <w:r>
        <w:rPr>
          <w:rFonts w:ascii="Palatino" w:eastAsia="Times" w:hAnsi="Palatino" w:cs="Times New Roman"/>
          <w:sz w:val="28"/>
          <w:szCs w:val="20"/>
        </w:rPr>
        <w:t xml:space="preserve">Omar Ohrens, </w:t>
      </w:r>
      <w:r>
        <w:rPr>
          <w:rStyle w:val="Hyperlink"/>
          <w:rFonts w:ascii="Palatino" w:hAnsi="Palatino"/>
          <w:color w:val="B70101"/>
          <w:sz w:val="23"/>
          <w:szCs w:val="23"/>
          <w:bdr w:val="none" w:sz="0" w:space="0" w:color="auto" w:frame="1"/>
        </w:rPr>
        <w:t>ohrens@wisc.edu</w:t>
      </w:r>
    </w:p>
    <w:p w14:paraId="5FEE4F8D" w14:textId="77777777" w:rsidR="005B41F9" w:rsidRDefault="005B41F9" w:rsidP="005B41F9">
      <w:pPr>
        <w:spacing w:line="360" w:lineRule="auto"/>
        <w:rPr>
          <w:rFonts w:ascii="Palatino" w:eastAsia="Times New Roman" w:hAnsi="Palatino" w:cs="Times New Roman"/>
          <w:b/>
          <w:color w:val="000000"/>
          <w:sz w:val="28"/>
        </w:rPr>
      </w:pPr>
      <w:r>
        <w:rPr>
          <w:rFonts w:ascii="Palatino" w:eastAsia="Times New Roman" w:hAnsi="Palatino" w:cs="Times New Roman"/>
          <w:b/>
          <w:color w:val="000000"/>
          <w:sz w:val="28"/>
        </w:rPr>
        <w:t>Flashing lights protect livestock in Chile — by deterring pumas</w:t>
      </w:r>
    </w:p>
    <w:p w14:paraId="546EB40E" w14:textId="1FD6CCF4" w:rsidR="005B41F9" w:rsidRDefault="005B41F9" w:rsidP="005B41F9">
      <w:pPr>
        <w:rPr>
          <w:rFonts w:ascii="Palatino" w:eastAsia="Times" w:hAnsi="Palatino" w:cs="Times New Roman"/>
          <w:szCs w:val="20"/>
        </w:rPr>
      </w:pPr>
      <w:r>
        <w:rPr>
          <w:rFonts w:ascii="Palatino" w:eastAsia="Times" w:hAnsi="Palatino" w:cs="Times New Roman"/>
          <w:sz w:val="28"/>
          <w:szCs w:val="20"/>
        </w:rPr>
        <w:tab/>
        <w:t xml:space="preserve">MADISON – </w:t>
      </w:r>
      <w:r>
        <w:rPr>
          <w:rFonts w:ascii="Palatino" w:eastAsia="Times" w:hAnsi="Palatino" w:cs="Times New Roman"/>
          <w:szCs w:val="20"/>
        </w:rPr>
        <w:t xml:space="preserve">In the United States, some ranchers worry about wolf attacks on their livestock as the native predator </w:t>
      </w:r>
      <w:del w:id="0" w:author="adriantreves@gmail.com" w:date="2018-10-11T13:00:00Z">
        <w:r w:rsidDel="0024094D">
          <w:rPr>
            <w:rFonts w:ascii="Palatino" w:eastAsia="Times" w:hAnsi="Palatino" w:cs="Times New Roman"/>
            <w:szCs w:val="20"/>
          </w:rPr>
          <w:delText>is reintroduced to</w:delText>
        </w:r>
      </w:del>
      <w:ins w:id="1" w:author="adriantreves@gmail.com" w:date="2018-10-11T13:00:00Z">
        <w:r w:rsidR="0024094D">
          <w:rPr>
            <w:rFonts w:ascii="Palatino" w:eastAsia="Times" w:hAnsi="Palatino" w:cs="Times New Roman"/>
            <w:szCs w:val="20"/>
          </w:rPr>
          <w:t>recolonizes</w:t>
        </w:r>
      </w:ins>
      <w:r>
        <w:rPr>
          <w:rFonts w:ascii="Palatino" w:eastAsia="Times" w:hAnsi="Palatino" w:cs="Times New Roman"/>
          <w:szCs w:val="20"/>
        </w:rPr>
        <w:t xml:space="preserve"> more areas.</w:t>
      </w:r>
    </w:p>
    <w:p w14:paraId="35FE6324" w14:textId="77777777" w:rsidR="005B41F9" w:rsidRDefault="005B41F9" w:rsidP="005B41F9">
      <w:pPr>
        <w:rPr>
          <w:rFonts w:ascii="Palatino" w:eastAsia="Times" w:hAnsi="Palatino" w:cs="Times New Roman"/>
          <w:szCs w:val="20"/>
        </w:rPr>
      </w:pPr>
    </w:p>
    <w:p w14:paraId="7B2E1EB0" w14:textId="342855A3" w:rsidR="005B41F9" w:rsidRDefault="005B41F9" w:rsidP="005B41F9">
      <w:pPr>
        <w:rPr>
          <w:rFonts w:ascii="Palatino" w:eastAsia="Times" w:hAnsi="Palatino" w:cs="Times New Roman"/>
          <w:szCs w:val="20"/>
        </w:rPr>
      </w:pPr>
      <w:r>
        <w:rPr>
          <w:rFonts w:ascii="Palatino" w:eastAsia="Times" w:hAnsi="Palatino" w:cs="Times New Roman"/>
          <w:szCs w:val="20"/>
        </w:rPr>
        <w:t xml:space="preserve">But in Chile, wolves aren’t </w:t>
      </w:r>
      <w:commentRangeStart w:id="2"/>
      <w:ins w:id="3" w:author="adriantreves@gmail.com" w:date="2018-10-11T13:01:00Z">
        <w:r w:rsidR="0024094D">
          <w:rPr>
            <w:rFonts w:ascii="Palatino" w:eastAsia="Times" w:hAnsi="Palatino" w:cs="Times New Roman"/>
            <w:szCs w:val="20"/>
          </w:rPr>
          <w:t xml:space="preserve">perceived as </w:t>
        </w:r>
        <w:commentRangeEnd w:id="2"/>
        <w:r w:rsidR="0024094D">
          <w:rPr>
            <w:rStyle w:val="CommentReference"/>
            <w:rFonts w:ascii="Palatino" w:eastAsia="Times" w:hAnsi="Palatino" w:cs="Times New Roman"/>
            <w:noProof/>
          </w:rPr>
          <w:commentReference w:id="2"/>
        </w:r>
      </w:ins>
      <w:r>
        <w:rPr>
          <w:rFonts w:ascii="Palatino" w:eastAsia="Times" w:hAnsi="Palatino" w:cs="Times New Roman"/>
          <w:szCs w:val="20"/>
        </w:rPr>
        <w:t>the problem. Pumas are.</w:t>
      </w:r>
    </w:p>
    <w:p w14:paraId="335C3223" w14:textId="77777777" w:rsidR="005B41F9" w:rsidRDefault="005B41F9" w:rsidP="005B41F9">
      <w:pPr>
        <w:rPr>
          <w:rFonts w:ascii="Palatino" w:eastAsia="Times" w:hAnsi="Palatino" w:cs="Times New Roman"/>
          <w:szCs w:val="20"/>
        </w:rPr>
      </w:pPr>
    </w:p>
    <w:p w14:paraId="72FC2747" w14:textId="5CE5B894" w:rsidR="005B41F9" w:rsidRDefault="005B41F9" w:rsidP="005B41F9">
      <w:pPr>
        <w:rPr>
          <w:rFonts w:ascii="Palatino" w:hAnsi="Palatino" w:cs="Times New Roman"/>
        </w:rPr>
      </w:pPr>
      <w:r>
        <w:rPr>
          <w:rFonts w:ascii="Palatino" w:eastAsia="Times" w:hAnsi="Palatino" w:cs="Times New Roman"/>
          <w:szCs w:val="20"/>
        </w:rPr>
        <w:t xml:space="preserve">As in the U.S., researchers in Chile are trying to develop non-lethal ways to deter predator attacks and reduce the friction between carnivores and farmers. </w:t>
      </w:r>
      <w:r>
        <w:rPr>
          <w:rFonts w:ascii="Palatino" w:hAnsi="Palatino" w:cs="Times New Roman"/>
        </w:rPr>
        <w:t xml:space="preserve">New research from the University of Wisconsin–Madison Nelson Institute for Environmental Studies details the effectiveness of using </w:t>
      </w:r>
      <w:r>
        <w:rPr>
          <w:rFonts w:ascii="Palatino" w:hAnsi="Palatino" w:cs="Times New Roman"/>
          <w:noProof/>
        </w:rPr>
        <w:t>lights</w:t>
      </w:r>
      <w:r>
        <w:rPr>
          <w:rFonts w:ascii="Palatino" w:hAnsi="Palatino" w:cs="Times New Roman"/>
        </w:rPr>
        <w:t xml:space="preserve"> to prevent puma attacks on livestock in Chile. The study found that bright, flashing lights overnight successfully protected livestock without harming the predators.</w:t>
      </w:r>
    </w:p>
    <w:p w14:paraId="4E7BC255" w14:textId="1872FE99" w:rsidR="005B41F9" w:rsidRDefault="005B41F9" w:rsidP="005B41F9">
      <w:pPr>
        <w:spacing w:before="240"/>
        <w:rPr>
          <w:rFonts w:ascii="Palatino" w:hAnsi="Palatino" w:cs="Times New Roman"/>
        </w:rPr>
      </w:pPr>
      <w:r>
        <w:rPr>
          <w:rFonts w:ascii="Palatino" w:hAnsi="Palatino" w:cs="Times New Roman"/>
        </w:rPr>
        <w:t xml:space="preserve">“What we saw was that for one calving season, farmers have not lost any part of their herds [using the lights],” says </w:t>
      </w:r>
      <w:ins w:id="4" w:author="adriantreves@gmail.com" w:date="2018-10-11T13:11:00Z">
        <w:r w:rsidR="00AD1048">
          <w:rPr>
            <w:rFonts w:ascii="Palatino" w:hAnsi="Palatino" w:cs="Times New Roman"/>
          </w:rPr>
          <w:t xml:space="preserve">Dr. </w:t>
        </w:r>
      </w:ins>
      <w:r>
        <w:rPr>
          <w:rFonts w:ascii="Palatino" w:hAnsi="Palatino" w:cs="Times New Roman"/>
        </w:rPr>
        <w:t xml:space="preserve">Omar Ohrens, the lead postdoctoral researcher for this study in the </w:t>
      </w:r>
      <w:hyperlink r:id="rId8" w:history="1">
        <w:r>
          <w:rPr>
            <w:rStyle w:val="Hyperlink"/>
            <w:rFonts w:ascii="Palatino" w:hAnsi="Palatino" w:cs="Times New Roman"/>
          </w:rPr>
          <w:t>Carnivore Coexistence Lab</w:t>
        </w:r>
      </w:hyperlink>
      <w:r>
        <w:rPr>
          <w:rFonts w:ascii="Palatino" w:hAnsi="Palatino" w:cs="Times New Roman"/>
        </w:rPr>
        <w:t xml:space="preserve"> within the </w:t>
      </w:r>
      <w:hyperlink r:id="rId9" w:history="1">
        <w:r>
          <w:rPr>
            <w:rStyle w:val="Hyperlink"/>
            <w:rFonts w:ascii="Palatino" w:hAnsi="Palatino" w:cs="Times New Roman"/>
          </w:rPr>
          <w:t>Nelson Institute</w:t>
        </w:r>
      </w:hyperlink>
      <w:r>
        <w:rPr>
          <w:rFonts w:ascii="Palatino" w:hAnsi="Palatino" w:cs="Times New Roman"/>
        </w:rPr>
        <w:t xml:space="preserve">. For the research, published in Frontiers in Ecology and the Environment on [ DATE ], Ohrens worked with local alpaca and llama farmers In Chile to </w:t>
      </w:r>
      <w:del w:id="5" w:author="adriantreves@gmail.com" w:date="2018-10-11T13:07:00Z">
        <w:r w:rsidDel="0024094D">
          <w:rPr>
            <w:rFonts w:ascii="Palatino" w:hAnsi="Palatino" w:cs="Times New Roman"/>
          </w:rPr>
          <w:delText>design a configuration of</w:delText>
        </w:r>
      </w:del>
      <w:ins w:id="6" w:author="adriantreves@gmail.com" w:date="2018-10-11T13:07:00Z">
        <w:r w:rsidR="0024094D">
          <w:rPr>
            <w:rFonts w:ascii="Palatino" w:hAnsi="Palatino" w:cs="Times New Roman"/>
          </w:rPr>
          <w:t xml:space="preserve">experiment with night-time </w:t>
        </w:r>
      </w:ins>
      <w:del w:id="7" w:author="adriantreves@gmail.com" w:date="2018-10-11T13:07:00Z">
        <w:r w:rsidDel="0024094D">
          <w:rPr>
            <w:rFonts w:ascii="Palatino" w:hAnsi="Palatino" w:cs="Times New Roman"/>
          </w:rPr>
          <w:delText xml:space="preserve"> </w:delText>
        </w:r>
      </w:del>
      <w:r>
        <w:rPr>
          <w:rFonts w:ascii="Palatino" w:hAnsi="Palatino" w:cs="Times New Roman"/>
        </w:rPr>
        <w:t>lights</w:t>
      </w:r>
      <w:ins w:id="8" w:author="adriantreves@gmail.com" w:date="2018-10-11T13:07:00Z">
        <w:r w:rsidR="0024094D">
          <w:rPr>
            <w:rFonts w:ascii="Palatino" w:hAnsi="Palatino" w:cs="Times New Roman"/>
          </w:rPr>
          <w:t xml:space="preserve"> </w:t>
        </w:r>
      </w:ins>
      <w:del w:id="9" w:author="adriantreves@gmail.com" w:date="2018-10-11T13:07:00Z">
        <w:r w:rsidDel="0024094D">
          <w:rPr>
            <w:rFonts w:ascii="Palatino" w:hAnsi="Palatino" w:cs="Times New Roman"/>
          </w:rPr>
          <w:delText xml:space="preserve"> </w:delText>
        </w:r>
      </w:del>
      <w:r>
        <w:rPr>
          <w:rFonts w:ascii="Palatino" w:hAnsi="Palatino" w:cs="Times New Roman"/>
        </w:rPr>
        <w:t xml:space="preserve">to protect their herds. </w:t>
      </w:r>
    </w:p>
    <w:p w14:paraId="7CDB1450" w14:textId="77777777" w:rsidR="005B41F9" w:rsidRDefault="005B41F9" w:rsidP="005B41F9">
      <w:pPr>
        <w:spacing w:before="240"/>
        <w:rPr>
          <w:rFonts w:ascii="Palatino" w:hAnsi="Palatino" w:cs="Times New Roman"/>
        </w:rPr>
      </w:pPr>
      <w:r>
        <w:rPr>
          <w:rFonts w:ascii="Palatino" w:hAnsi="Palatino" w:cs="Times New Roman"/>
        </w:rPr>
        <w:t>Strategically placed around the livestock, the lights, known as Foxlights, begin flashing in random patterns at sundown and emit patterns meant to simulate human activity. Solar panels recharge the lights during the day.</w:t>
      </w:r>
    </w:p>
    <w:p w14:paraId="7BA72E4E" w14:textId="77777777" w:rsidR="005B41F9" w:rsidRDefault="005B41F9" w:rsidP="005B41F9">
      <w:pPr>
        <w:spacing w:before="240"/>
        <w:rPr>
          <w:rFonts w:ascii="Palatino" w:hAnsi="Palatino" w:cs="Times New Roman"/>
        </w:rPr>
      </w:pPr>
      <w:r>
        <w:rPr>
          <w:rFonts w:ascii="Palatino" w:hAnsi="Palatino" w:cs="Times New Roman"/>
        </w:rPr>
        <w:t xml:space="preserve">To perform the study, Ohrens studied the geography of the Andean plateau in which the farmers worked to analyze the movements of pumas and foxes. Using trail cams and print tracking, the researchers verified that several pumas and foxes were likely nearby the herds. </w:t>
      </w:r>
    </w:p>
    <w:p w14:paraId="57A8603E" w14:textId="77777777" w:rsidR="005B41F9" w:rsidRDefault="005B41F9" w:rsidP="005B41F9">
      <w:pPr>
        <w:spacing w:before="240"/>
        <w:rPr>
          <w:rFonts w:ascii="Palatino" w:hAnsi="Palatino" w:cs="Times New Roman"/>
        </w:rPr>
      </w:pPr>
      <w:r>
        <w:rPr>
          <w:rFonts w:ascii="Palatino" w:hAnsi="Palatino" w:cs="Times New Roman"/>
        </w:rPr>
        <w:t xml:space="preserve">The study recruited 11 livestock farmers, whose herds varied in size from 30 to nearly 400 animals. Ohrens' team chose to focus on the calving season, because it is when the herds are most vulnerable.  To ensure uniformity in their study, the researchers employed a crossover research method. In this system, the treatment and control </w:t>
      </w:r>
      <w:r>
        <w:rPr>
          <w:rFonts w:ascii="Palatino" w:hAnsi="Palatino" w:cs="Times New Roman"/>
        </w:rPr>
        <w:lastRenderedPageBreak/>
        <w:t xml:space="preserve">groups switched halfway through the study, which ensured that all herds received the </w:t>
      </w:r>
      <w:proofErr w:type="spellStart"/>
      <w:r>
        <w:rPr>
          <w:rFonts w:ascii="Palatino" w:hAnsi="Palatino" w:cs="Times New Roman"/>
        </w:rPr>
        <w:t>Foxlight</w:t>
      </w:r>
      <w:proofErr w:type="spellEnd"/>
      <w:r>
        <w:rPr>
          <w:rFonts w:ascii="Palatino" w:hAnsi="Palatino" w:cs="Times New Roman"/>
        </w:rPr>
        <w:t xml:space="preserve"> deterrent treatment at some point during the research. </w:t>
      </w:r>
    </w:p>
    <w:p w14:paraId="718118BE" w14:textId="299D2849" w:rsidR="005B41F9" w:rsidRDefault="005B41F9" w:rsidP="005B41F9">
      <w:pPr>
        <w:spacing w:before="240"/>
        <w:rPr>
          <w:rFonts w:ascii="Palatino" w:hAnsi="Palatino" w:cs="Times New Roman"/>
        </w:rPr>
      </w:pPr>
      <w:r>
        <w:rPr>
          <w:rFonts w:ascii="Palatino" w:hAnsi="Palatino" w:cs="Times New Roman"/>
        </w:rPr>
        <w:t xml:space="preserve">The farmers in the control groups recorded several puma attacks, which confirmed that there were predators in the area. But when farmers were re-assigned to have access to the lights, they avoided </w:t>
      </w:r>
      <w:ins w:id="10" w:author="adriantreves@gmail.com" w:date="2018-10-11T13:09:00Z">
        <w:r w:rsidR="0024094D">
          <w:rPr>
            <w:rFonts w:ascii="Palatino" w:hAnsi="Palatino" w:cs="Times New Roman"/>
          </w:rPr>
          <w:t xml:space="preserve">puma </w:t>
        </w:r>
      </w:ins>
      <w:r>
        <w:rPr>
          <w:rFonts w:ascii="Palatino" w:hAnsi="Palatino" w:cs="Times New Roman"/>
        </w:rPr>
        <w:t>attacks. The results from this crossover method suggested that geographical factors do not significantly diminish the lights’ effectiveness.</w:t>
      </w:r>
    </w:p>
    <w:p w14:paraId="009F1249" w14:textId="77777777" w:rsidR="005B41F9" w:rsidRDefault="005B41F9" w:rsidP="005B41F9">
      <w:pPr>
        <w:spacing w:before="240"/>
        <w:rPr>
          <w:rFonts w:ascii="Palatino" w:hAnsi="Palatino" w:cs="Times New Roman"/>
        </w:rPr>
      </w:pPr>
      <w:r>
        <w:rPr>
          <w:rFonts w:ascii="Palatino" w:hAnsi="Palatino" w:cs="Times New Roman"/>
          <w:color w:val="262626"/>
        </w:rPr>
        <w:t>“That’s why this study is so important,” says Treves, a professor of environmental studies and founder of the Carnivore Coexistence Lab. “</w:t>
      </w:r>
      <w:r>
        <w:rPr>
          <w:rFonts w:ascii="Palatino" w:hAnsi="Palatino" w:cs="Times New Roman"/>
        </w:rPr>
        <w:t>Omar's study shows that non-lethal methods have been proven effective in multiple settings with different livestock and carnivores.”</w:t>
      </w:r>
      <w:bookmarkStart w:id="11" w:name="_GoBack"/>
      <w:bookmarkEnd w:id="11"/>
    </w:p>
    <w:p w14:paraId="718D254D" w14:textId="77777777" w:rsidR="005B41F9" w:rsidRDefault="005B41F9" w:rsidP="005B41F9">
      <w:pPr>
        <w:spacing w:before="240"/>
        <w:rPr>
          <w:rFonts w:ascii="Palatino" w:hAnsi="Palatino" w:cs="Times New Roman"/>
        </w:rPr>
      </w:pPr>
      <w:r>
        <w:rPr>
          <w:rFonts w:ascii="Palatino" w:hAnsi="Palatino" w:cs="Times New Roman"/>
        </w:rPr>
        <w:t>In earlier work, Ohrens surveyed the same farmers about how they’ve tried to prevent attacks in the past. In those interviews, Ohrens found that most of the farmers wanted to find non-lethal ways to protect their herds, as the lethal methods were not preventing attacks from occurring, a finding that research on livestock attacks supports.</w:t>
      </w:r>
    </w:p>
    <w:p w14:paraId="4EDCF050" w14:textId="77777777" w:rsidR="005B41F9" w:rsidRDefault="005B41F9" w:rsidP="005B41F9">
      <w:pPr>
        <w:spacing w:before="240"/>
        <w:rPr>
          <w:rFonts w:ascii="Palatino" w:hAnsi="Palatino" w:cs="Times New Roman"/>
          <w:color w:val="262626"/>
        </w:rPr>
      </w:pPr>
      <w:r>
        <w:rPr>
          <w:rFonts w:ascii="Palatino" w:hAnsi="Palatino" w:cs="Times New Roman"/>
          <w:color w:val="262626"/>
        </w:rPr>
        <w:t>Although the lights proved effective against pumas over the four-month trial, they did not deter Andean foxes. Ohrens wasn’t surprised the foxes stuck around.</w:t>
      </w:r>
    </w:p>
    <w:p w14:paraId="0CFBFD50" w14:textId="77777777" w:rsidR="005B41F9" w:rsidRDefault="005B41F9" w:rsidP="005B41F9">
      <w:pPr>
        <w:spacing w:before="240"/>
        <w:rPr>
          <w:rFonts w:ascii="Palatino" w:hAnsi="Palatino" w:cs="Times New Roman"/>
          <w:color w:val="262626"/>
        </w:rPr>
      </w:pPr>
      <w:r>
        <w:rPr>
          <w:rFonts w:ascii="Palatino" w:hAnsi="Palatino" w:cs="Times New Roman"/>
          <w:color w:val="262626"/>
        </w:rPr>
        <w:t>“What I've seen is that Andean foxes are not very scared of humans — they can get pretty close and even take food from people's hands,” he says. “So they're not going to be scared by lights that simulate human activity.”</w:t>
      </w:r>
    </w:p>
    <w:p w14:paraId="3A31AE25" w14:textId="77777777" w:rsidR="005B41F9" w:rsidRDefault="005B41F9" w:rsidP="005B41F9">
      <w:pPr>
        <w:spacing w:before="240"/>
        <w:rPr>
          <w:rFonts w:ascii="Palatino" w:hAnsi="Palatino" w:cs="Times New Roman"/>
          <w:color w:val="262626"/>
        </w:rPr>
      </w:pPr>
      <w:r>
        <w:rPr>
          <w:rFonts w:ascii="Palatino" w:hAnsi="Palatino" w:cs="Times New Roman"/>
          <w:color w:val="262626"/>
        </w:rPr>
        <w:t>The researchers indicate that the approach will need to be refined to extend the deterrent system to other regions in and out of Latin America. But to Ohrens, Treves and their collaborators, the results suggest a creative solution to a perennial problem where farms come up against the natural world.</w:t>
      </w:r>
    </w:p>
    <w:p w14:paraId="1EF2913E" w14:textId="77777777" w:rsidR="005B41F9" w:rsidRDefault="005B41F9" w:rsidP="005B41F9">
      <w:pPr>
        <w:spacing w:before="240"/>
        <w:rPr>
          <w:rFonts w:ascii="Palatino" w:hAnsi="Palatino" w:cs="Times New Roman"/>
          <w:color w:val="262626"/>
        </w:rPr>
      </w:pPr>
      <w:r>
        <w:rPr>
          <w:rFonts w:ascii="Palatino" w:hAnsi="Palatino" w:cs="Times New Roman"/>
        </w:rPr>
        <w:t>“</w:t>
      </w:r>
      <w:r>
        <w:rPr>
          <w:rFonts w:ascii="Palatino" w:hAnsi="Palatino" w:cs="Times New Roman"/>
          <w:color w:val="262626"/>
        </w:rPr>
        <w:t>This study captures the whole ethic of the Nelson Institute of combining multiple disciplines to answer a societal problem,” says Treves.</w:t>
      </w:r>
    </w:p>
    <w:p w14:paraId="5ABABC28" w14:textId="77777777" w:rsidR="005B41F9" w:rsidRDefault="005B41F9" w:rsidP="005B41F9">
      <w:pPr>
        <w:spacing w:before="240"/>
        <w:rPr>
          <w:rFonts w:ascii="Palatino" w:hAnsi="Palatino" w:cs="Times New Roman"/>
          <w:i/>
          <w:color w:val="262626"/>
        </w:rPr>
      </w:pPr>
      <w:r>
        <w:rPr>
          <w:rFonts w:ascii="Palatino" w:hAnsi="Palatino" w:cs="Times New Roman"/>
          <w:i/>
          <w:color w:val="262626"/>
        </w:rPr>
        <w:t xml:space="preserve">The research was funded through a US Fish and Wildlife Service Grant (F15AP00859), the Summerlee Foundation, </w:t>
      </w:r>
      <w:proofErr w:type="spellStart"/>
      <w:r>
        <w:rPr>
          <w:rFonts w:ascii="Palatino" w:hAnsi="Palatino" w:cs="Times New Roman"/>
          <w:i/>
          <w:color w:val="262626"/>
        </w:rPr>
        <w:t>Becas</w:t>
      </w:r>
      <w:proofErr w:type="spellEnd"/>
      <w:r>
        <w:rPr>
          <w:rFonts w:ascii="Palatino" w:hAnsi="Palatino" w:cs="Times New Roman"/>
          <w:i/>
          <w:color w:val="262626"/>
        </w:rPr>
        <w:t xml:space="preserve"> Chile Scholarship </w:t>
      </w:r>
      <w:r>
        <w:rPr>
          <w:rFonts w:ascii="Palatino" w:hAnsi="Palatino" w:cs="Times New Roman"/>
          <w:i/>
          <w:noProof/>
          <w:color w:val="262626"/>
        </w:rPr>
        <w:t>and</w:t>
      </w:r>
      <w:r>
        <w:rPr>
          <w:rFonts w:ascii="Palatino" w:hAnsi="Palatino" w:cs="Times New Roman"/>
          <w:i/>
          <w:color w:val="262626"/>
        </w:rPr>
        <w:t xml:space="preserve"> a LACIS-Nave </w:t>
      </w:r>
      <w:r>
        <w:rPr>
          <w:rFonts w:ascii="Palatino" w:hAnsi="Palatino" w:cs="Times New Roman"/>
          <w:i/>
          <w:noProof/>
          <w:color w:val="262626"/>
        </w:rPr>
        <w:t>short term</w:t>
      </w:r>
      <w:r>
        <w:rPr>
          <w:rFonts w:ascii="Palatino" w:hAnsi="Palatino" w:cs="Times New Roman"/>
          <w:i/>
          <w:color w:val="262626"/>
        </w:rPr>
        <w:t xml:space="preserve"> field research grant. </w:t>
      </w:r>
    </w:p>
    <w:p w14:paraId="48D1330E" w14:textId="77777777" w:rsidR="005B41F9" w:rsidRDefault="005B41F9" w:rsidP="005B41F9">
      <w:pPr>
        <w:spacing w:line="360" w:lineRule="auto"/>
        <w:jc w:val="center"/>
        <w:rPr>
          <w:rFonts w:ascii="Palatino" w:eastAsia="Times" w:hAnsi="Palatino" w:cs="Times New Roman"/>
        </w:rPr>
      </w:pPr>
      <w:r>
        <w:rPr>
          <w:rFonts w:ascii="Palatino" w:eastAsia="Times" w:hAnsi="Palatino" w:cs="Times New Roman"/>
        </w:rPr>
        <w:t>###</w:t>
      </w:r>
    </w:p>
    <w:p w14:paraId="1CA088D7" w14:textId="77777777" w:rsidR="005B41F9" w:rsidRDefault="005B41F9" w:rsidP="005B41F9">
      <w:pPr>
        <w:spacing w:line="360" w:lineRule="auto"/>
        <w:jc w:val="center"/>
        <w:rPr>
          <w:rFonts w:ascii="Palatino" w:eastAsia="Times" w:hAnsi="Palatino" w:cs="Times New Roman"/>
        </w:rPr>
      </w:pPr>
    </w:p>
    <w:p w14:paraId="55AE5108" w14:textId="77777777" w:rsidR="005B41F9" w:rsidRDefault="005B41F9" w:rsidP="005B41F9">
      <w:pPr>
        <w:spacing w:line="360" w:lineRule="auto"/>
        <w:rPr>
          <w:rFonts w:ascii="Palatino" w:eastAsia="Times" w:hAnsi="Palatino" w:cs="Times New Roman"/>
        </w:rPr>
      </w:pPr>
      <w:r>
        <w:rPr>
          <w:rFonts w:ascii="Palatino" w:eastAsia="Times" w:hAnsi="Palatino" w:cs="Times New Roman"/>
        </w:rPr>
        <w:t>--Tyler Fox, (414) 813-0616, tfox5@wisc.edu</w:t>
      </w:r>
    </w:p>
    <w:p w14:paraId="1B679133" w14:textId="77777777" w:rsidR="005B41F9" w:rsidRDefault="005B41F9" w:rsidP="005B41F9"/>
    <w:p w14:paraId="6F3A1D94" w14:textId="77777777" w:rsidR="00DD73CC" w:rsidRDefault="00DD73CC"/>
    <w:sectPr w:rsidR="00DD73CC">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adriantreves@gmail.com" w:date="2018-10-11T13:01:00Z" w:initials="a">
    <w:p w14:paraId="7207E8FD" w14:textId="77777777" w:rsidR="0024094D" w:rsidRDefault="0024094D">
      <w:pPr>
        <w:pStyle w:val="CommentText"/>
      </w:pPr>
      <w:r>
        <w:rPr>
          <w:rStyle w:val="CommentReference"/>
        </w:rPr>
        <w:annotationRef/>
      </w:r>
      <w:r>
        <w:t>Although my addition is clunky, it’s more scientific because a ‘problem’ is a subjective evaluaton fo the costs and benefits.</w:t>
      </w:r>
    </w:p>
    <w:p w14:paraId="7DAA720D" w14:textId="77777777" w:rsidR="0024094D" w:rsidRDefault="0024094D">
      <w:pPr>
        <w:pStyle w:val="CommentText"/>
      </w:pPr>
    </w:p>
    <w:p w14:paraId="19DC610F" w14:textId="77777777" w:rsidR="0024094D" w:rsidRDefault="0024094D">
      <w:pPr>
        <w:pStyle w:val="CommentText"/>
      </w:pPr>
      <w:r>
        <w:t>Alternative</w:t>
      </w:r>
    </w:p>
    <w:p w14:paraId="09321D22" w14:textId="77777777" w:rsidR="0024094D" w:rsidRDefault="0024094D">
      <w:pPr>
        <w:pStyle w:val="CommentText"/>
      </w:pPr>
    </w:p>
    <w:p w14:paraId="25F6EE1B" w14:textId="067AD056" w:rsidR="0024094D" w:rsidRDefault="0024094D">
      <w:pPr>
        <w:pStyle w:val="CommentText"/>
      </w:pPr>
      <w:r>
        <w:t>“But for Chilean livestock owners, wolves are not a proble. Pumas can be.”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5F6EE1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5F6EE1B" w16cid:durableId="1F69C81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w:altName w:val="Segoe UI Historic"/>
    <w:panose1 w:val="00000000000000000000"/>
    <w:charset w:val="4D"/>
    <w:family w:val="auto"/>
    <w:pitch w:val="variable"/>
    <w:sig w:usb0="A00002FF" w:usb1="7800205A" w:usb2="14600000" w:usb3="00000000" w:csb0="00000193" w:csb1="00000000"/>
  </w:font>
  <w:font w:name="Times">
    <w:panose1 w:val="02000500000000000000"/>
    <w:charset w:val="00"/>
    <w:family w:val="auto"/>
    <w:pitch w:val="variable"/>
    <w:sig w:usb0="E00002FF" w:usb1="5000205A" w:usb2="00000000" w:usb3="00000000" w:csb0="0000019F" w:csb1="00000000"/>
  </w:font>
  <w:font w:name="Segoe UI">
    <w:altName w:val="Arial"/>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riantreves@gmail.com">
    <w15:presenceInfo w15:providerId="Windows Live" w15:userId="5ea38322e2cc91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DYysjQ3NTQ1NDIysTRW0lEKTi0uzszPAykwrAUA4QWEvywAAAA="/>
  </w:docVars>
  <w:rsids>
    <w:rsidRoot w:val="005B41F9"/>
    <w:rsid w:val="00174934"/>
    <w:rsid w:val="0024094D"/>
    <w:rsid w:val="005B41F9"/>
    <w:rsid w:val="00857E33"/>
    <w:rsid w:val="00AD1048"/>
    <w:rsid w:val="00DD73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2ECBC"/>
  <w15:chartTrackingRefBased/>
  <w15:docId w15:val="{555744FD-59E8-4263-9909-783F00C0E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B41F9"/>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B41F9"/>
    <w:rPr>
      <w:color w:val="0563C1" w:themeColor="hyperlink"/>
      <w:u w:val="single"/>
    </w:rPr>
  </w:style>
  <w:style w:type="paragraph" w:styleId="CommentText">
    <w:name w:val="annotation text"/>
    <w:basedOn w:val="Normal"/>
    <w:link w:val="CommentTextChar"/>
    <w:uiPriority w:val="99"/>
    <w:semiHidden/>
    <w:unhideWhenUsed/>
    <w:rsid w:val="005B41F9"/>
    <w:rPr>
      <w:rFonts w:ascii="Palatino" w:eastAsia="Times" w:hAnsi="Palatino" w:cs="Times New Roman"/>
      <w:noProof/>
    </w:rPr>
  </w:style>
  <w:style w:type="character" w:customStyle="1" w:styleId="CommentTextChar">
    <w:name w:val="Comment Text Char"/>
    <w:basedOn w:val="DefaultParagraphFont"/>
    <w:link w:val="CommentText"/>
    <w:uiPriority w:val="99"/>
    <w:semiHidden/>
    <w:rsid w:val="005B41F9"/>
    <w:rPr>
      <w:rFonts w:ascii="Palatino" w:eastAsia="Times" w:hAnsi="Palatino" w:cs="Times New Roman"/>
      <w:noProof/>
      <w:sz w:val="24"/>
      <w:szCs w:val="24"/>
    </w:rPr>
  </w:style>
  <w:style w:type="character" w:styleId="CommentReference">
    <w:name w:val="annotation reference"/>
    <w:basedOn w:val="DefaultParagraphFont"/>
    <w:uiPriority w:val="99"/>
    <w:semiHidden/>
    <w:unhideWhenUsed/>
    <w:rsid w:val="005B41F9"/>
    <w:rPr>
      <w:sz w:val="18"/>
      <w:szCs w:val="18"/>
    </w:rPr>
  </w:style>
  <w:style w:type="paragraph" w:styleId="BalloonText">
    <w:name w:val="Balloon Text"/>
    <w:basedOn w:val="Normal"/>
    <w:link w:val="BalloonTextChar"/>
    <w:uiPriority w:val="99"/>
    <w:semiHidden/>
    <w:unhideWhenUsed/>
    <w:rsid w:val="005B41F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41F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24094D"/>
    <w:rPr>
      <w:rFonts w:asciiTheme="minorHAnsi" w:eastAsiaTheme="minorHAnsi" w:hAnsiTheme="minorHAnsi" w:cstheme="minorBidi"/>
      <w:b/>
      <w:bCs/>
      <w:noProof w:val="0"/>
      <w:sz w:val="20"/>
      <w:szCs w:val="20"/>
    </w:rPr>
  </w:style>
  <w:style w:type="character" w:customStyle="1" w:styleId="CommentSubjectChar">
    <w:name w:val="Comment Subject Char"/>
    <w:basedOn w:val="CommentTextChar"/>
    <w:link w:val="CommentSubject"/>
    <w:uiPriority w:val="99"/>
    <w:semiHidden/>
    <w:rsid w:val="0024094D"/>
    <w:rPr>
      <w:rFonts w:ascii="Palatino" w:eastAsia="Times" w:hAnsi="Palatino" w:cs="Times New Roman"/>
      <w:b/>
      <w:bCs/>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2017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aculty.nelson.wisc.edu/treves/" TargetMode="External"/><Relationship Id="rId3" Type="http://schemas.openxmlformats.org/officeDocument/2006/relationships/settings" Target="settings.xml"/><Relationship Id="rId7" Type="http://schemas.microsoft.com/office/2016/09/relationships/commentsIds" Target="commentsId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commentsExtended" Target="commentsExtended.xml"/><Relationship Id="rId11" Type="http://schemas.microsoft.com/office/2011/relationships/people" Target="people.xml"/><Relationship Id="rId5" Type="http://schemas.openxmlformats.org/officeDocument/2006/relationships/comments" Target="comment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nelson.wisc.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88A77-23A8-F640-8DE3-7C0310B1C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670</Words>
  <Characters>3823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Tyler Fox</dc:creator>
  <cp:keywords/>
  <dc:description/>
  <cp:lastModifiedBy>adriantreves@gmail.com</cp:lastModifiedBy>
  <cp:revision>4</cp:revision>
  <dcterms:created xsi:type="dcterms:W3CDTF">2018-10-05T16:15:00Z</dcterms:created>
  <dcterms:modified xsi:type="dcterms:W3CDTF">2018-10-11T18:13:00Z</dcterms:modified>
</cp:coreProperties>
</file>